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EBEA9" w14:textId="6C868C76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85C21" w14:paraId="3A4EBEAC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EBEAA" w14:textId="77777777" w:rsidR="00D85C21" w:rsidRDefault="00D85C21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EBEAB" w14:textId="77777777" w:rsidR="00D85C21" w:rsidRPr="00D85C21" w:rsidRDefault="006A30C4" w:rsidP="00D85C2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A30C4">
              <w:rPr>
                <w:b/>
                <w:sz w:val="26"/>
                <w:szCs w:val="26"/>
                <w:lang w:val="en-US"/>
              </w:rPr>
              <w:t>203B_252</w:t>
            </w:r>
          </w:p>
        </w:tc>
      </w:tr>
      <w:tr w:rsidR="00D85C21" w14:paraId="3A4EBEAF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EBEAD" w14:textId="77777777" w:rsidR="00D85C21" w:rsidRDefault="00D85C21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EBEAE" w14:textId="77777777" w:rsidR="00D85C21" w:rsidRPr="006A30C4" w:rsidRDefault="006A30C4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6A30C4">
              <w:rPr>
                <w:b/>
                <w:sz w:val="24"/>
                <w:szCs w:val="24"/>
                <w:lang w:val="en-US"/>
              </w:rPr>
              <w:t>2216195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DA0E3D" w14:paraId="676B13F4" w14:textId="77777777" w:rsidTr="0053733C">
        <w:trPr>
          <w:jc w:val="right"/>
        </w:trPr>
        <w:tc>
          <w:tcPr>
            <w:tcW w:w="5500" w:type="dxa"/>
            <w:hideMark/>
          </w:tcPr>
          <w:p w14:paraId="5D718794" w14:textId="77777777" w:rsidR="00DA0E3D" w:rsidRDefault="00DA0E3D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DA0E3D" w:rsidRPr="006A2A48" w14:paraId="3F3B099B" w14:textId="77777777" w:rsidTr="0053733C">
        <w:trPr>
          <w:jc w:val="right"/>
        </w:trPr>
        <w:tc>
          <w:tcPr>
            <w:tcW w:w="5500" w:type="dxa"/>
            <w:hideMark/>
          </w:tcPr>
          <w:p w14:paraId="11E953A8" w14:textId="77777777" w:rsidR="00DA0E3D" w:rsidRPr="006A2A48" w:rsidRDefault="00DA0E3D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DA0E3D" w:rsidRPr="006A2A48" w14:paraId="436A00E2" w14:textId="77777777" w:rsidTr="0053733C">
        <w:trPr>
          <w:jc w:val="right"/>
        </w:trPr>
        <w:tc>
          <w:tcPr>
            <w:tcW w:w="5500" w:type="dxa"/>
            <w:hideMark/>
          </w:tcPr>
          <w:p w14:paraId="56EC5447" w14:textId="77777777" w:rsidR="00DA0E3D" w:rsidRPr="006A2A48" w:rsidRDefault="00DA0E3D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DA0E3D" w:rsidRPr="006A2A48" w14:paraId="1A624C2A" w14:textId="77777777" w:rsidTr="0053733C">
        <w:trPr>
          <w:jc w:val="right"/>
        </w:trPr>
        <w:tc>
          <w:tcPr>
            <w:tcW w:w="5500" w:type="dxa"/>
            <w:hideMark/>
          </w:tcPr>
          <w:p w14:paraId="54B0B6D1" w14:textId="77777777" w:rsidR="00DA0E3D" w:rsidRPr="006A2A48" w:rsidRDefault="00DA0E3D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DA0E3D" w14:paraId="437F6844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4810B1BD" w14:textId="77777777" w:rsidR="00DA0E3D" w:rsidRDefault="00DA0E3D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DA0E3D" w:rsidRPr="006A2A48" w14:paraId="04DB4F86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09CFD2EC" w14:textId="77777777" w:rsidR="00DA0E3D" w:rsidRPr="006A2A48" w:rsidRDefault="00DA0E3D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3A4EBEB5" w14:textId="77777777" w:rsidR="0026453A" w:rsidRPr="00697DC5" w:rsidRDefault="0026453A" w:rsidP="0026453A"/>
    <w:p w14:paraId="3A4EBEB6" w14:textId="77777777" w:rsidR="0026453A" w:rsidRPr="00697DC5" w:rsidRDefault="0026453A" w:rsidP="0026453A"/>
    <w:p w14:paraId="3A4EBEB7" w14:textId="77777777"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14:paraId="3A4EBEB8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3C7D47">
        <w:rPr>
          <w:b/>
          <w:sz w:val="26"/>
          <w:szCs w:val="26"/>
        </w:rPr>
        <w:t>(</w:t>
      </w:r>
      <w:r w:rsidR="00B71D8F" w:rsidRPr="000060F7">
        <w:rPr>
          <w:b/>
          <w:sz w:val="26"/>
          <w:szCs w:val="26"/>
        </w:rPr>
        <w:t>Болт М10х80</w:t>
      </w:r>
      <w:r w:rsidR="003C7D47">
        <w:rPr>
          <w:b/>
          <w:sz w:val="26"/>
          <w:szCs w:val="26"/>
        </w:rPr>
        <w:t>)</w:t>
      </w:r>
      <w:r w:rsidR="000060F7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  <w:bookmarkStart w:id="1" w:name="_GoBack"/>
      <w:bookmarkEnd w:id="1"/>
    </w:p>
    <w:p w14:paraId="3A4EBEB9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3A4EBEBA" w14:textId="77777777" w:rsidR="003C7D47" w:rsidRDefault="003C7D47" w:rsidP="003C7D4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A4EBEBB" w14:textId="77777777" w:rsidR="003C7D47" w:rsidRDefault="003C7D47" w:rsidP="003C7D47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3A4EBEBC" w14:textId="77777777" w:rsidR="003C7D47" w:rsidRDefault="003C7D47" w:rsidP="003C7D4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A4EBEBD" w14:textId="77777777" w:rsidR="003C7D47" w:rsidRDefault="003C7D47" w:rsidP="003C7D4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A4EBEBE" w14:textId="77777777" w:rsidR="003C7D47" w:rsidRDefault="003C7D47" w:rsidP="003C7D47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3A4EBEBF" w14:textId="77777777" w:rsidR="003C7D47" w:rsidRDefault="003C7D47" w:rsidP="003C7D4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A4EBEC0" w14:textId="77777777" w:rsidR="003C7D47" w:rsidRDefault="003C7D47" w:rsidP="003C7D4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A4EBEC1" w14:textId="77777777" w:rsidR="003C7D47" w:rsidRDefault="003C7D47" w:rsidP="003C7D4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A4EBEC2" w14:textId="77777777" w:rsidR="003C7D47" w:rsidRDefault="003C7D47" w:rsidP="003C7D4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A4EBEC3" w14:textId="77777777" w:rsidR="003C7D47" w:rsidRDefault="003C7D47" w:rsidP="003C7D4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3A4EBEC4" w14:textId="77777777" w:rsidR="003C7D47" w:rsidRDefault="003C7D47" w:rsidP="003C7D4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A4EBEC5" w14:textId="7A95EDEE" w:rsidR="003C7D47" w:rsidRDefault="003C7D47" w:rsidP="003C7D4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DA0E3D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A4EBEC6" w14:textId="77777777" w:rsidR="003C7D47" w:rsidRDefault="003C7D47" w:rsidP="003C7D4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3A4EBEC7" w14:textId="77777777" w:rsidR="003C7D47" w:rsidRDefault="003C7D47" w:rsidP="003C7D4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3A4EBEC8" w14:textId="77777777" w:rsidR="003C7D47" w:rsidRDefault="003C7D47" w:rsidP="003C7D4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3A4EBEC9" w14:textId="77777777" w:rsidR="003C7D47" w:rsidRDefault="003C7D47" w:rsidP="003C7D47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3A4EBECA" w14:textId="77777777" w:rsidR="003C7D47" w:rsidRDefault="003C7D47" w:rsidP="003C7D47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A4EBECB" w14:textId="77777777" w:rsidR="003C7D47" w:rsidRDefault="003C7D47" w:rsidP="003C7D47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3A4EBECC" w14:textId="77777777" w:rsidR="003C7D47" w:rsidRDefault="003C7D47" w:rsidP="003C7D4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3A4EBECD" w14:textId="77777777" w:rsidR="003C7D47" w:rsidRDefault="003C7D47" w:rsidP="003C7D4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3A4EBECE" w14:textId="77777777" w:rsidR="003C7D47" w:rsidRDefault="003C7D47" w:rsidP="003C7D4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3A4EBECF" w14:textId="77777777" w:rsidR="003C7D47" w:rsidRDefault="003C7D47" w:rsidP="003C7D4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3A4EBED0" w14:textId="77777777" w:rsidR="003C7D47" w:rsidRDefault="003C7D47" w:rsidP="003C7D47">
      <w:pPr>
        <w:spacing w:line="276" w:lineRule="auto"/>
        <w:rPr>
          <w:sz w:val="24"/>
          <w:szCs w:val="24"/>
        </w:rPr>
      </w:pPr>
    </w:p>
    <w:p w14:paraId="3A4EBED1" w14:textId="77777777" w:rsidR="003C7D47" w:rsidRDefault="003C7D47" w:rsidP="003C7D4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A4EBED2" w14:textId="77777777" w:rsidR="003C7D47" w:rsidRDefault="003C7D47" w:rsidP="003C7D4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A4EBED3" w14:textId="77777777" w:rsidR="003C7D47" w:rsidRDefault="003C7D47" w:rsidP="003C7D4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A4EBED4" w14:textId="77777777" w:rsidR="003C7D47" w:rsidRDefault="003C7D47" w:rsidP="003C7D4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A4EBED5" w14:textId="77777777" w:rsidR="003C7D47" w:rsidRDefault="003C7D47" w:rsidP="003C7D4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A4EBED6" w14:textId="77777777" w:rsidR="003C7D47" w:rsidRDefault="003C7D47" w:rsidP="003C7D4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A4EBED7" w14:textId="77777777" w:rsidR="003C7D47" w:rsidRDefault="003C7D47" w:rsidP="003C7D4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A4EBED8" w14:textId="77777777" w:rsidR="003C7D47" w:rsidRDefault="003C7D47" w:rsidP="003C7D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3A4EBED9" w14:textId="77777777" w:rsidR="003C7D47" w:rsidRDefault="003C7D47" w:rsidP="003C7D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3A4EBEDA" w14:textId="77777777" w:rsidR="003C7D47" w:rsidRDefault="003C7D47" w:rsidP="003C7D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3A4EBEDB" w14:textId="77777777" w:rsidR="003C7D47" w:rsidRDefault="003C7D47" w:rsidP="003C7D4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3A4EBEDC" w14:textId="77777777" w:rsidR="003C7D47" w:rsidRDefault="003C7D47" w:rsidP="003C7D4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3A4EBEDD" w14:textId="77777777" w:rsidR="003C7D47" w:rsidRDefault="003C7D47" w:rsidP="003C7D47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3A4EBEDE" w14:textId="77777777" w:rsidR="003C7D47" w:rsidRDefault="003C7D47" w:rsidP="003C7D47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A4EBEDF" w14:textId="4683A8A6" w:rsidR="003C7D47" w:rsidRDefault="003C7D47" w:rsidP="003C7D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DA0E3D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3A4EBEE0" w14:textId="77777777" w:rsidR="003C7D47" w:rsidRDefault="003C7D47" w:rsidP="003C7D4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A4EBEE1" w14:textId="77777777" w:rsidR="003C7D47" w:rsidRDefault="003C7D47" w:rsidP="003C7D47">
      <w:pPr>
        <w:rPr>
          <w:sz w:val="26"/>
          <w:szCs w:val="26"/>
        </w:rPr>
      </w:pPr>
    </w:p>
    <w:p w14:paraId="3A4EBEE2" w14:textId="77777777" w:rsidR="003C7D47" w:rsidRDefault="003C7D47" w:rsidP="003C7D47">
      <w:pPr>
        <w:rPr>
          <w:sz w:val="26"/>
          <w:szCs w:val="26"/>
        </w:rPr>
      </w:pPr>
    </w:p>
    <w:p w14:paraId="3A4EBEE4" w14:textId="745D8AF6" w:rsidR="003C7D47" w:rsidRDefault="003C7D47" w:rsidP="003C7D47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BE0C31B" w14:textId="77777777" w:rsidR="00DA0E3D" w:rsidRPr="00CB6078" w:rsidRDefault="00DA0E3D" w:rsidP="00DA0E3D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08A9C7AA" w14:textId="77777777" w:rsidR="00DA0E3D" w:rsidRPr="00CB6078" w:rsidRDefault="00DA0E3D" w:rsidP="00DA0E3D">
      <w:pPr>
        <w:ind w:firstLine="0"/>
        <w:rPr>
          <w:sz w:val="26"/>
          <w:szCs w:val="26"/>
        </w:rPr>
      </w:pPr>
    </w:p>
    <w:p w14:paraId="3A4EBEE5" w14:textId="77777777" w:rsidR="008F73A3" w:rsidRPr="00697DC5" w:rsidRDefault="008F73A3" w:rsidP="003C7D47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33B1EB" w14:textId="77777777" w:rsidR="00C816EF" w:rsidRDefault="00C816EF">
      <w:r>
        <w:separator/>
      </w:r>
    </w:p>
  </w:endnote>
  <w:endnote w:type="continuationSeparator" w:id="0">
    <w:p w14:paraId="6164F77E" w14:textId="77777777" w:rsidR="00C816EF" w:rsidRDefault="00C81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7C1B56" w14:textId="77777777" w:rsidR="00C816EF" w:rsidRDefault="00C816EF">
      <w:r>
        <w:separator/>
      </w:r>
    </w:p>
  </w:footnote>
  <w:footnote w:type="continuationSeparator" w:id="0">
    <w:p w14:paraId="3910F9C5" w14:textId="77777777" w:rsidR="00C816EF" w:rsidRDefault="00C81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EBEEA" w14:textId="77777777" w:rsidR="00AD7048" w:rsidRDefault="009B238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A4EBEEB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0F7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1D1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4889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0D91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1E39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34E7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C7D4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0C4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40A1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13E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386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6924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1D8F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6EC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6EF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2CF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C21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0E3D"/>
    <w:rsid w:val="00DA18E9"/>
    <w:rsid w:val="00DA1BEC"/>
    <w:rsid w:val="00DA1DB6"/>
    <w:rsid w:val="00DA24B0"/>
    <w:rsid w:val="00DA276C"/>
    <w:rsid w:val="00DA6B8B"/>
    <w:rsid w:val="00DA77B6"/>
    <w:rsid w:val="00DB01EF"/>
    <w:rsid w:val="00DB0F77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4E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4EBE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F0A85-B75B-4EC3-9938-5BA677CB1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322A63-8ACB-4763-8FF7-7F59DB4645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B07D4C-C3BA-4A43-BE19-B2277FA3888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BA582231-C4DC-43C8-AE7D-8EC91365E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2016-09-28T09:58:00Z</dcterms:created>
  <dcterms:modified xsi:type="dcterms:W3CDTF">2016-09-28T11:14:00Z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